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5718D7">
        <w:rPr>
          <w:rFonts w:ascii="GHEA Grapalat" w:hAnsi="GHEA Grapalat"/>
          <w:i w:val="0"/>
          <w:color w:val="000000"/>
          <w:lang w:val="en-US"/>
        </w:rPr>
        <w:t>ապրիլի</w:t>
      </w:r>
      <w:r w:rsidRPr="00362336">
        <w:rPr>
          <w:rFonts w:ascii="GHEA Grapalat" w:hAnsi="GHEA Grapalat"/>
          <w:i w:val="0"/>
          <w:color w:val="000000"/>
          <w:lang w:val="hy-AM"/>
        </w:rPr>
        <w:t xml:space="preserve"> </w:t>
      </w:r>
      <w:r w:rsidR="005718D7">
        <w:rPr>
          <w:rFonts w:ascii="GHEA Grapalat" w:hAnsi="GHEA Grapalat"/>
          <w:i w:val="0"/>
          <w:color w:val="000000"/>
          <w:lang w:val="af-ZA"/>
        </w:rPr>
        <w:t>6</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5718D7">
        <w:rPr>
          <w:rFonts w:ascii="GHEA Grapalat" w:hAnsi="GHEA Grapalat"/>
          <w:b/>
          <w:i w:val="0"/>
          <w:lang w:val="af-ZA"/>
        </w:rPr>
        <w:t>ԳՀԱՊՁԲ-ՀՎԿԱԿ-2023-19</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185E08" w:rsidRPr="00362336">
        <w:rPr>
          <w:rFonts w:ascii="GHEA Grapalat" w:hAnsi="GHEA Grapalat"/>
          <w:b/>
          <w:i w:val="0"/>
          <w:lang w:val="af-ZA"/>
        </w:rPr>
        <w:t>քիմիական նյութերի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ք.Երևան,</w:t>
      </w:r>
      <w:r w:rsidRPr="00362336">
        <w:rPr>
          <w:rFonts w:ascii="GHEA Grapalat" w:hAnsi="GHEA Grapalat"/>
          <w:i w:val="0"/>
          <w:lang w:val="af-ZA"/>
        </w:rPr>
        <w:t xml:space="preserve"> </w:t>
      </w:r>
      <w:r w:rsidRPr="00362336">
        <w:rPr>
          <w:rFonts w:ascii="GHEA Grapalat" w:hAnsi="GHEA Grapalat"/>
          <w:b/>
          <w:i w:val="0"/>
          <w:lang w:val="hy-AM"/>
        </w:rPr>
        <w:t xml:space="preserve">Մ.Հերացի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E025F7">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11:</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Մ.Հերացի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025F7">
        <w:rPr>
          <w:rFonts w:ascii="GHEA Grapalat" w:hAnsi="GHEA Grapalat"/>
          <w:b/>
          <w:i w:val="0"/>
          <w:color w:val="000000"/>
          <w:lang w:val="en-US"/>
        </w:rPr>
        <w:t>ապրիլի</w:t>
      </w:r>
      <w:r w:rsidRPr="00362336">
        <w:rPr>
          <w:rFonts w:ascii="GHEA Grapalat" w:hAnsi="GHEA Grapalat"/>
          <w:b/>
          <w:i w:val="0"/>
          <w:color w:val="000000"/>
          <w:lang w:val="hy-AM"/>
        </w:rPr>
        <w:t xml:space="preserve"> </w:t>
      </w:r>
      <w:r w:rsidR="00E24565" w:rsidRPr="00362336">
        <w:rPr>
          <w:rFonts w:ascii="GHEA Grapalat" w:hAnsi="GHEA Grapalat"/>
          <w:b/>
          <w:i w:val="0"/>
          <w:color w:val="000000"/>
          <w:lang w:val="af-ZA"/>
        </w:rPr>
        <w:t>1</w:t>
      </w:r>
      <w:r w:rsidR="00E025F7">
        <w:rPr>
          <w:rFonts w:ascii="GHEA Grapalat" w:hAnsi="GHEA Grapalat"/>
          <w:b/>
          <w:i w:val="0"/>
          <w:color w:val="000000"/>
          <w:lang w:val="af-ZA"/>
        </w:rPr>
        <w:t>4</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11:</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w:t>
      </w:r>
      <w:r w:rsidRPr="00F35DE7">
        <w:rPr>
          <w:rFonts w:ascii="Times New Roman" w:hAnsi="Times New Roman"/>
          <w:i w:val="0"/>
          <w:sz w:val="24"/>
          <w:szCs w:val="24"/>
        </w:rPr>
        <w:t xml:space="preserve">the notice is approved by decision of the Price Quotation Commission number 1 of </w:t>
      </w:r>
      <w:r w:rsidR="00E82837">
        <w:rPr>
          <w:rFonts w:ascii="Times New Roman" w:hAnsi="Times New Roman"/>
          <w:i w:val="0"/>
          <w:sz w:val="24"/>
          <w:szCs w:val="24"/>
          <w:lang w:val="en-GB"/>
        </w:rPr>
        <w:t>April</w:t>
      </w:r>
      <w:r w:rsidRPr="00F35DE7">
        <w:rPr>
          <w:rFonts w:ascii="Times New Roman" w:hAnsi="Times New Roman"/>
          <w:i w:val="0"/>
          <w:sz w:val="24"/>
          <w:szCs w:val="24"/>
          <w:lang w:val="en-GB"/>
        </w:rPr>
        <w:t xml:space="preserve"> </w:t>
      </w:r>
      <w:r w:rsidR="00E82837">
        <w:rPr>
          <w:rFonts w:ascii="Times New Roman" w:hAnsi="Times New Roman"/>
          <w:i w:val="0"/>
          <w:sz w:val="24"/>
          <w:szCs w:val="24"/>
        </w:rPr>
        <w:t>6</w:t>
      </w:r>
      <w:r w:rsidR="00E82837">
        <w:rPr>
          <w:rFonts w:ascii="Times New Roman" w:hAnsi="Times New Roman"/>
          <w:i w:val="0"/>
          <w:sz w:val="24"/>
          <w:szCs w:val="24"/>
          <w:vertAlign w:val="superscript"/>
        </w:rPr>
        <w:t>th</w:t>
      </w:r>
      <w:r w:rsidRPr="00F35DE7">
        <w:rPr>
          <w:rFonts w:ascii="Times New Roman" w:hAnsi="Times New Roman"/>
          <w:i w:val="0"/>
          <w:sz w:val="24"/>
          <w:szCs w:val="24"/>
        </w:rPr>
        <w:t xml:space="preserve"> of 2023 and is</w:t>
      </w:r>
      <w:r w:rsidRPr="00F35DE7">
        <w:rPr>
          <w:rFonts w:ascii="Times New Roman" w:hAnsi="Times New Roman"/>
          <w:i w:val="0"/>
          <w:sz w:val="24"/>
          <w:szCs w:val="24"/>
          <w:lang w:val="en-US"/>
        </w:rPr>
        <w:t> </w:t>
      </w:r>
      <w:r w:rsidRPr="00F35DE7">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E82837">
        <w:rPr>
          <w:rFonts w:ascii="Times New Roman" w:hAnsi="Times New Roman"/>
          <w:b/>
          <w:i w:val="0"/>
          <w:sz w:val="24"/>
          <w:szCs w:val="24"/>
        </w:rPr>
        <w:t>19</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F35DE7"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F35DE7">
        <w:rPr>
          <w:rFonts w:ascii="Times New Roman" w:hAnsi="Times New Roman"/>
          <w:i w:val="0"/>
          <w:sz w:val="24"/>
          <w:szCs w:val="24"/>
        </w:rPr>
        <w:t xml:space="preserve">quotation must be submitted to the following address: 12 M.Heratsi str., Yerevan in hard copy, by </w:t>
      </w:r>
      <w:r w:rsidRPr="00DE5F6E">
        <w:rPr>
          <w:rFonts w:ascii="Times New Roman" w:hAnsi="Times New Roman"/>
          <w:b/>
          <w:i w:val="0"/>
          <w:sz w:val="24"/>
          <w:szCs w:val="24"/>
          <w:lang w:val="en-US"/>
        </w:rPr>
        <w:t>11</w:t>
      </w:r>
      <w:r w:rsidR="009F3843" w:rsidRPr="00DE5F6E">
        <w:rPr>
          <w:rFonts w:ascii="Times New Roman" w:hAnsi="Times New Roman"/>
          <w:b/>
          <w:i w:val="0"/>
          <w:sz w:val="24"/>
          <w:szCs w:val="24"/>
        </w:rPr>
        <w:t>:3</w:t>
      </w:r>
      <w:r w:rsidRPr="00DE5F6E">
        <w:rPr>
          <w:rFonts w:ascii="Times New Roman" w:hAnsi="Times New Roman"/>
          <w:b/>
          <w:i w:val="0"/>
          <w:sz w:val="24"/>
          <w:szCs w:val="24"/>
        </w:rPr>
        <w:t xml:space="preserve">0 o'clock of the </w:t>
      </w:r>
      <w:r w:rsidR="009F3843" w:rsidRPr="00DE5F6E">
        <w:rPr>
          <w:rFonts w:ascii="Times New Roman" w:hAnsi="Times New Roman"/>
          <w:b/>
          <w:i w:val="0"/>
          <w:sz w:val="24"/>
          <w:szCs w:val="24"/>
        </w:rPr>
        <w:t>8</w:t>
      </w:r>
      <w:r w:rsidRPr="00DE5F6E">
        <w:rPr>
          <w:rFonts w:ascii="Times New Roman" w:hAnsi="Times New Roman"/>
          <w:b/>
          <w:i w:val="0"/>
          <w:sz w:val="24"/>
          <w:szCs w:val="24"/>
          <w:u w:val="single"/>
          <w:vertAlign w:val="superscript"/>
        </w:rPr>
        <w:t>th</w:t>
      </w:r>
      <w:r w:rsidRPr="00F35DE7">
        <w:rPr>
          <w:rFonts w:ascii="Times New Roman" w:hAnsi="Times New Roman"/>
          <w:b/>
          <w:i w:val="0"/>
          <w:sz w:val="24"/>
          <w:szCs w:val="24"/>
        </w:rPr>
        <w:t xml:space="preserve"> day from</w:t>
      </w:r>
      <w:r w:rsidRPr="00F35DE7">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F35DE7">
        <w:rPr>
          <w:rFonts w:ascii="Times New Roman" w:hAnsi="Times New Roman"/>
          <w:i w:val="0"/>
          <w:sz w:val="24"/>
          <w:szCs w:val="24"/>
        </w:rPr>
        <w:t>The bid opening will take place at the following address: 12 M.Heratsi str</w:t>
      </w:r>
      <w:r w:rsidRPr="00F35DE7">
        <w:rPr>
          <w:rFonts w:ascii="Times New Roman" w:hAnsi="Times New Roman"/>
          <w:b/>
          <w:i w:val="0"/>
          <w:sz w:val="24"/>
          <w:szCs w:val="24"/>
        </w:rPr>
        <w:t xml:space="preserve">., on the </w:t>
      </w:r>
      <w:r w:rsidR="001C4C13" w:rsidRPr="00F35DE7">
        <w:rPr>
          <w:rFonts w:ascii="Times New Roman" w:hAnsi="Times New Roman"/>
          <w:b/>
          <w:i w:val="0"/>
          <w:sz w:val="24"/>
          <w:szCs w:val="24"/>
        </w:rPr>
        <w:t>1</w:t>
      </w:r>
      <w:r w:rsidR="009F3843">
        <w:rPr>
          <w:rFonts w:ascii="Times New Roman" w:hAnsi="Times New Roman"/>
          <w:b/>
          <w:i w:val="0"/>
          <w:sz w:val="24"/>
          <w:szCs w:val="24"/>
        </w:rPr>
        <w:t>4</w:t>
      </w:r>
      <w:r w:rsidR="001C4C13" w:rsidRPr="00F35DE7">
        <w:rPr>
          <w:rFonts w:ascii="Times New Roman" w:hAnsi="Times New Roman"/>
          <w:b/>
          <w:i w:val="0"/>
          <w:sz w:val="24"/>
          <w:szCs w:val="24"/>
          <w:vertAlign w:val="superscript"/>
        </w:rPr>
        <w:t>th</w:t>
      </w:r>
      <w:r w:rsidRPr="00F35DE7">
        <w:rPr>
          <w:rFonts w:ascii="Times New Roman" w:hAnsi="Times New Roman"/>
          <w:b/>
          <w:i w:val="0"/>
          <w:sz w:val="24"/>
          <w:szCs w:val="24"/>
        </w:rPr>
        <w:t xml:space="preserve"> of </w:t>
      </w:r>
      <w:r w:rsidR="009F3843">
        <w:rPr>
          <w:rFonts w:ascii="Times New Roman" w:hAnsi="Times New Roman"/>
          <w:b/>
          <w:i w:val="0"/>
          <w:sz w:val="24"/>
          <w:szCs w:val="24"/>
        </w:rPr>
        <w:t>April</w:t>
      </w:r>
      <w:r w:rsidRPr="00F35DE7">
        <w:rPr>
          <w:rFonts w:ascii="Times New Roman" w:hAnsi="Times New Roman"/>
          <w:b/>
          <w:i w:val="0"/>
          <w:sz w:val="24"/>
          <w:szCs w:val="24"/>
        </w:rPr>
        <w:t xml:space="preserve"> 2023, at</w:t>
      </w:r>
      <w:r w:rsidRPr="00F35DE7">
        <w:rPr>
          <w:rFonts w:ascii="Times New Roman" w:hAnsi="Times New Roman"/>
          <w:i w:val="0"/>
          <w:sz w:val="24"/>
          <w:szCs w:val="24"/>
        </w:rPr>
        <w:t xml:space="preserve"> </w:t>
      </w:r>
      <w:r w:rsidRPr="00F83BA3">
        <w:rPr>
          <w:rFonts w:ascii="Times New Roman" w:hAnsi="Times New Roman"/>
          <w:b/>
          <w:i w:val="0"/>
          <w:sz w:val="24"/>
          <w:szCs w:val="24"/>
          <w:lang w:val="en-US"/>
        </w:rPr>
        <w:t>11</w:t>
      </w:r>
      <w:r w:rsidRPr="00F83BA3">
        <w:rPr>
          <w:rFonts w:ascii="Times New Roman" w:hAnsi="Times New Roman"/>
          <w:b/>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FC66E2" w:rsidRDefault="00414D1B" w:rsidP="00414D1B">
      <w:pPr>
        <w:pStyle w:val="BodyText"/>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5718D7">
        <w:rPr>
          <w:rFonts w:ascii="GHEA Grapalat" w:hAnsi="GHEA Grapalat"/>
          <w:b/>
          <w:sz w:val="20"/>
          <w:szCs w:val="20"/>
          <w:lang w:val="af-ZA"/>
        </w:rPr>
        <w:t>ԳՀԱՊՁԲ-ՀՎԿԱԿ-2023-19</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proofErr w:type="gramStart"/>
      <w:r w:rsidR="009F02FC">
        <w:rPr>
          <w:rFonts w:ascii="GHEA Grapalat" w:hAnsi="GHEA Grapalat" w:cs="Times Armenian"/>
          <w:color w:val="000000"/>
          <w:sz w:val="20"/>
          <w:szCs w:val="20"/>
        </w:rPr>
        <w:t>ապրիլի</w:t>
      </w:r>
      <w:proofErr w:type="gramEnd"/>
      <w:r w:rsidR="003C0D07" w:rsidRPr="00FC66E2">
        <w:rPr>
          <w:rFonts w:ascii="GHEA Grapalat" w:hAnsi="GHEA Grapalat" w:cs="Times Armenian"/>
          <w:color w:val="000000"/>
          <w:sz w:val="20"/>
          <w:szCs w:val="20"/>
          <w:lang w:val="af-ZA"/>
        </w:rPr>
        <w:t xml:space="preserve"> </w:t>
      </w:r>
      <w:r w:rsidR="009F02FC">
        <w:rPr>
          <w:rFonts w:ascii="GHEA Grapalat" w:hAnsi="GHEA Grapalat" w:cs="Times Armenian"/>
          <w:color w:val="000000"/>
          <w:sz w:val="20"/>
          <w:szCs w:val="20"/>
          <w:lang w:val="af-ZA"/>
        </w:rPr>
        <w:t>6</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ՀԱՄԱՐ` ՔԻՄԻԱԿԱՆ ՆՅՈՒԹԵՐԻ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5718D7">
        <w:rPr>
          <w:rFonts w:ascii="GHEA Grapalat" w:hAnsi="GHEA Grapalat"/>
          <w:b/>
          <w:sz w:val="20"/>
          <w:szCs w:val="20"/>
          <w:lang w:val="af-ZA"/>
        </w:rPr>
        <w:t>ԳՀԱՊՁԲ-ՀՎԿԱԿ-2023-19</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B3239F" w:rsidRPr="00823554">
        <w:rPr>
          <w:rFonts w:ascii="GHEA Grapalat" w:hAnsi="GHEA Grapalat"/>
          <w:b/>
          <w:i w:val="0"/>
          <w:lang w:val="af-ZA"/>
        </w:rPr>
        <w:t xml:space="preserve">քիմիական նյութերի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D65B4E">
        <w:rPr>
          <w:rFonts w:ascii="GHEA Grapalat" w:hAnsi="GHEA Grapalat"/>
          <w:b/>
          <w:i w:val="0"/>
          <w:lang w:val="af-ZA"/>
        </w:rPr>
        <w:t>87</w:t>
      </w:r>
      <w:r w:rsidR="005951B7" w:rsidRPr="00823554">
        <w:rPr>
          <w:rFonts w:ascii="GHEA Grapalat" w:hAnsi="GHEA Grapalat"/>
          <w:b/>
          <w:i w:val="0"/>
          <w:lang w:val="af-ZA"/>
        </w:rPr>
        <w:t xml:space="preserve"> (</w:t>
      </w:r>
      <w:r w:rsidR="00BE2063" w:rsidRPr="00823554">
        <w:rPr>
          <w:rFonts w:ascii="GHEA Grapalat" w:hAnsi="GHEA Grapalat"/>
          <w:b/>
          <w:i w:val="0"/>
          <w:lang w:val="af-ZA"/>
        </w:rPr>
        <w:t>ութսուն</w:t>
      </w:r>
      <w:r w:rsidR="00D65B4E">
        <w:rPr>
          <w:rFonts w:ascii="GHEA Grapalat" w:hAnsi="GHEA Grapalat"/>
          <w:b/>
          <w:i w:val="0"/>
          <w:lang w:val="af-ZA"/>
        </w:rPr>
        <w:t>յոթ</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A15711" w:rsidRPr="00A15711" w:rsidRDefault="00A15711" w:rsidP="00A1571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8082"/>
      </w:tblGrid>
      <w:tr w:rsidR="006675F2" w:rsidRPr="00262966" w:rsidTr="00A15711">
        <w:trPr>
          <w:trHeight w:val="480"/>
        </w:trPr>
        <w:tc>
          <w:tcPr>
            <w:tcW w:w="2268" w:type="dxa"/>
            <w:gridSpan w:val="2"/>
            <w:vAlign w:val="center"/>
          </w:tcPr>
          <w:p w:rsidR="006675F2" w:rsidRPr="00262966" w:rsidRDefault="006675F2" w:rsidP="00D30C7A">
            <w:pPr>
              <w:pStyle w:val="BodyTextIndent2"/>
              <w:spacing w:line="240" w:lineRule="auto"/>
              <w:ind w:firstLine="0"/>
              <w:jc w:val="center"/>
              <w:rPr>
                <w:rFonts w:ascii="GHEA Grapalat" w:hAnsi="GHEA Grapalat"/>
                <w:b/>
                <w:bCs/>
                <w:i/>
                <w:iCs/>
              </w:rPr>
            </w:pPr>
            <w:r w:rsidRPr="00262966">
              <w:rPr>
                <w:rFonts w:ascii="GHEA Grapalat" w:hAnsi="GHEA Grapalat"/>
                <w:b/>
                <w:bCs/>
                <w:i/>
                <w:iCs/>
              </w:rPr>
              <w:t xml:space="preserve">Չափաբաժինների </w:t>
            </w:r>
          </w:p>
        </w:tc>
        <w:tc>
          <w:tcPr>
            <w:tcW w:w="8082" w:type="dxa"/>
            <w:vMerge w:val="restart"/>
            <w:vAlign w:val="center"/>
          </w:tcPr>
          <w:p w:rsidR="006675F2" w:rsidRPr="00262966" w:rsidRDefault="006675F2" w:rsidP="00EF3662">
            <w:pPr>
              <w:pStyle w:val="BodyTextIndent2"/>
              <w:spacing w:line="240" w:lineRule="auto"/>
              <w:ind w:firstLine="0"/>
              <w:jc w:val="center"/>
              <w:rPr>
                <w:rFonts w:ascii="GHEA Grapalat" w:hAnsi="GHEA Grapalat"/>
                <w:b/>
                <w:bCs/>
                <w:i/>
                <w:iCs/>
              </w:rPr>
            </w:pPr>
            <w:r w:rsidRPr="00262966">
              <w:rPr>
                <w:rFonts w:ascii="GHEA Grapalat" w:hAnsi="GHEA Grapalat"/>
                <w:b/>
                <w:bCs/>
                <w:i/>
                <w:iCs/>
              </w:rPr>
              <w:t>Չափաբաժնի անվանումը</w:t>
            </w:r>
          </w:p>
        </w:tc>
      </w:tr>
      <w:tr w:rsidR="006675F2" w:rsidRPr="00262966" w:rsidTr="00A15711">
        <w:trPr>
          <w:trHeight w:val="292"/>
        </w:trPr>
        <w:tc>
          <w:tcPr>
            <w:tcW w:w="567" w:type="dxa"/>
            <w:vAlign w:val="center"/>
          </w:tcPr>
          <w:p w:rsidR="006675F2" w:rsidRPr="00262966" w:rsidRDefault="00CE0D69" w:rsidP="006C0E35">
            <w:pPr>
              <w:pStyle w:val="BodyTextIndent2"/>
              <w:spacing w:line="240" w:lineRule="auto"/>
              <w:ind w:firstLine="34"/>
              <w:jc w:val="center"/>
              <w:rPr>
                <w:rFonts w:ascii="GHEA Grapalat" w:hAnsi="GHEA Grapalat"/>
                <w:b/>
                <w:bCs/>
                <w:i/>
                <w:iCs/>
              </w:rPr>
            </w:pPr>
            <w:r w:rsidRPr="00262966">
              <w:rPr>
                <w:rFonts w:ascii="GHEA Grapalat" w:hAnsi="GHEA Grapalat"/>
                <w:b/>
                <w:bCs/>
                <w:i/>
                <w:iCs/>
              </w:rPr>
              <w:t>№№</w:t>
            </w:r>
          </w:p>
        </w:tc>
        <w:tc>
          <w:tcPr>
            <w:tcW w:w="1701" w:type="dxa"/>
            <w:vAlign w:val="center"/>
          </w:tcPr>
          <w:p w:rsidR="006675F2" w:rsidRPr="00262966" w:rsidRDefault="00D30C7A" w:rsidP="006C0E35">
            <w:pPr>
              <w:pStyle w:val="BodyTextIndent2"/>
              <w:spacing w:line="240" w:lineRule="auto"/>
              <w:ind w:firstLine="34"/>
              <w:jc w:val="center"/>
              <w:rPr>
                <w:rFonts w:ascii="GHEA Grapalat" w:hAnsi="GHEA Grapalat"/>
                <w:b/>
                <w:bCs/>
                <w:i/>
                <w:iCs/>
              </w:rPr>
            </w:pPr>
            <w:r w:rsidRPr="00262966">
              <w:rPr>
                <w:rFonts w:ascii="GHEA Grapalat" w:hAnsi="GHEA Grapalat"/>
                <w:b/>
                <w:bCs/>
                <w:i/>
                <w:iCs/>
                <w:lang w:val="hy-AM"/>
              </w:rPr>
              <w:t>գնման</w:t>
            </w:r>
            <w:r w:rsidRPr="00262966">
              <w:rPr>
                <w:rFonts w:ascii="GHEA Grapalat" w:hAnsi="GHEA Grapalat"/>
                <w:b/>
                <w:bCs/>
                <w:i/>
                <w:iCs/>
                <w:lang w:val="en-US"/>
              </w:rPr>
              <w:t xml:space="preserve"> </w:t>
            </w:r>
            <w:r w:rsidRPr="00262966">
              <w:rPr>
                <w:rFonts w:ascii="GHEA Grapalat" w:hAnsi="GHEA Grapalat"/>
                <w:b/>
                <w:bCs/>
                <w:i/>
                <w:iCs/>
                <w:lang w:val="hy-AM"/>
              </w:rPr>
              <w:t xml:space="preserve"> գինը</w:t>
            </w:r>
          </w:p>
        </w:tc>
        <w:tc>
          <w:tcPr>
            <w:tcW w:w="8082" w:type="dxa"/>
            <w:vMerge/>
            <w:vAlign w:val="center"/>
          </w:tcPr>
          <w:p w:rsidR="006675F2" w:rsidRPr="00262966" w:rsidRDefault="006675F2" w:rsidP="00EF3662">
            <w:pPr>
              <w:pStyle w:val="BodyTextIndent2"/>
              <w:spacing w:line="240" w:lineRule="auto"/>
              <w:ind w:firstLine="0"/>
              <w:jc w:val="center"/>
              <w:rPr>
                <w:rFonts w:ascii="GHEA Grapalat" w:hAnsi="GHEA Grapalat"/>
                <w:b/>
                <w:bCs/>
                <w:i/>
                <w:iCs/>
              </w:rPr>
            </w:pP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104</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դոդեցիլսուլֆոնատ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 քացախաթթվական 3 բյուրեղաջրով</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նիտրիտ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 սալիցիլաթթվական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219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ֆտորիդ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30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քլորիդ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44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հիդրօքսիդ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330</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Նեսսլերի ռեակտիվ_2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50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Նեսսլերի ռեակտիվ_1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35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Ազոտական թթու</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30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Աղաթթու_2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230</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Ալիզարին կոմպլեքսոն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Ամոնիակի ջրային լուճույթ</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24 </w:t>
            </w:r>
            <w:r w:rsidR="00A27EC9" w:rsidRPr="00A27EC9">
              <w:rPr>
                <w:rFonts w:ascii="GHEA Grapalat" w:hAnsi="GHEA Grapalat" w:cs="Calibri"/>
                <w:sz w:val="20"/>
                <w:szCs w:val="20"/>
              </w:rPr>
              <w:t>250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Ացետոն_2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Գինեթթու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Գինեթթվական կալիում նատրիում տետրահիդրատ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175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N,N դիէթիլպարաֆենիլենդիամին սուլֆատ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Դիֆենիլկարբազիդ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Ենթածծմբաթթվական ամոնիում</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Քլորամին 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25</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Քլորոֆորմ</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147</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Քրոմային մուգ կապույտ թթու ինդիկատոր</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Քրոմատրոպային թթվի դինատրիումական աղ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Սուլֆարսազեն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Սիլիցիումի օքսիդ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Սախարոզա /ստանդարտ/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18 </w:t>
            </w:r>
            <w:r w:rsidR="00A27EC9" w:rsidRPr="00A27EC9">
              <w:rPr>
                <w:rFonts w:ascii="GHEA Grapalat" w:hAnsi="GHEA Grapalat" w:cs="Calibri"/>
                <w:sz w:val="20"/>
                <w:szCs w:val="20"/>
              </w:rPr>
              <w:t>750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Լանթանի նիտրատ հեքսահիդրատ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8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Մագնեզիումի սուլֆատ x 7 բյուրեղաջրով / ֆիքսանալ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Մանգանի սուլֆատ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9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Նատրիումի թիոսուլֆատ / ֆիքսանալ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Նատրումի ֆոսֆատ 2 տեղակալված</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6 </w:t>
            </w:r>
            <w:r w:rsidR="00A27EC9" w:rsidRPr="00A27EC9">
              <w:rPr>
                <w:rFonts w:ascii="GHEA Grapalat" w:hAnsi="GHEA Grapalat" w:cs="Calibri"/>
                <w:sz w:val="20"/>
                <w:szCs w:val="20"/>
              </w:rPr>
              <w:t>500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Կալիումի քլորիդ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64</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Կոբալտի սուլֆատ 7 բյուրեղաջրով</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15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Մորի աղ</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350EBF">
            <w:pPr>
              <w:jc w:val="center"/>
              <w:rPr>
                <w:rFonts w:ascii="GHEA Grapalat" w:hAnsi="GHEA Grapalat" w:cs="Calibri"/>
                <w:sz w:val="20"/>
                <w:szCs w:val="20"/>
              </w:rPr>
            </w:pPr>
            <w:r>
              <w:rPr>
                <w:rFonts w:ascii="GHEA Grapalat" w:hAnsi="GHEA Grapalat" w:cs="Calibri"/>
                <w:sz w:val="20"/>
                <w:szCs w:val="20"/>
              </w:rPr>
              <w:t xml:space="preserve">30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Մուրեքսիդ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350EBF">
            <w:pPr>
              <w:jc w:val="center"/>
              <w:rPr>
                <w:rFonts w:ascii="GHEA Grapalat" w:hAnsi="GHEA Grapalat" w:cs="Calibri"/>
                <w:sz w:val="20"/>
                <w:szCs w:val="20"/>
              </w:rPr>
            </w:pPr>
            <w:r w:rsidRPr="00A27EC9">
              <w:rPr>
                <w:rFonts w:ascii="GHEA Grapalat" w:hAnsi="GHEA Grapalat" w:cs="Calibri"/>
                <w:sz w:val="20"/>
                <w:szCs w:val="20"/>
              </w:rPr>
              <w:t>244</w:t>
            </w:r>
            <w:r w:rsidR="00350EBF">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Գրիսսի ռեակտիվ_1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2D1C8B" w:rsidP="002D1C8B">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Գրիսսի ռեակտիվ_2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8</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Օքսալաթթու / ֆիքսանալ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Ամոնիումի մետավանադատ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30</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Լուծվող օսլա</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47 </w:t>
            </w:r>
            <w:r w:rsidR="00A27EC9" w:rsidRPr="00A27EC9">
              <w:rPr>
                <w:rFonts w:ascii="GHEA Grapalat" w:hAnsi="GHEA Grapalat" w:cs="Calibri"/>
                <w:sz w:val="20"/>
                <w:szCs w:val="20"/>
              </w:rPr>
              <w:t>500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Պիրագալոլ Ա</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70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Ֆտորաջրածնական թթու</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50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Ազոտի դիօքսիդ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70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Ազոտի օքսիդ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Ազոտի օքսիդներ (գումարային)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դիօքսիդ_1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դիօքսիդ_2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դիօքսիդ_3</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75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մոնօքսիդ_1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69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մոնօքսիդ_2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Աղաթթու_1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rsidP="00E07FD6">
            <w:pPr>
              <w:jc w:val="center"/>
              <w:rPr>
                <w:rFonts w:ascii="GHEA Grapalat" w:hAnsi="GHEA Grapalat" w:cs="Calibri"/>
                <w:sz w:val="20"/>
                <w:szCs w:val="20"/>
              </w:rPr>
            </w:pPr>
            <w:r>
              <w:rPr>
                <w:rFonts w:ascii="GHEA Grapalat" w:hAnsi="GHEA Grapalat" w:cs="Calibri"/>
                <w:sz w:val="20"/>
                <w:szCs w:val="20"/>
              </w:rPr>
              <w:t xml:space="preserve">80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Ամոնիակ</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32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Ացետոն_1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32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Բենզին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32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Բենզոլ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32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Ստիրոլ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41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Տոլուոլ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Քսիլոլ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150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Ծծմբային անհիդրիդ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16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Ծծմբաջրածին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31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Նավթային ածխաջրածիններ_1</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34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Նավթային ածխաջրածիններ_2</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135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Սնդիկի գոլորշիներ</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33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Ուայտ սպիրիտ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rsidP="00E07FD6">
            <w:pPr>
              <w:jc w:val="center"/>
              <w:rPr>
                <w:rFonts w:ascii="GHEA Grapalat" w:hAnsi="GHEA Grapalat" w:cs="Calibri"/>
                <w:sz w:val="20"/>
                <w:szCs w:val="20"/>
              </w:rPr>
            </w:pPr>
            <w:r>
              <w:rPr>
                <w:rFonts w:ascii="GHEA Grapalat" w:hAnsi="GHEA Grapalat" w:cs="Calibri"/>
                <w:sz w:val="20"/>
                <w:szCs w:val="20"/>
              </w:rPr>
              <w:t xml:space="preserve">71 </w:t>
            </w:r>
            <w:r w:rsidR="00A27EC9" w:rsidRPr="00A27EC9">
              <w:rPr>
                <w:rFonts w:ascii="GHEA Grapalat" w:hAnsi="GHEA Grapalat" w:cs="Calibri"/>
                <w:sz w:val="20"/>
                <w:szCs w:val="20"/>
              </w:rPr>
              <w:t>250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Քլոր</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68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Ֆտորաջրածին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24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Ֆորմալդեհիդ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Ցինկ</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43 </w:t>
            </w:r>
            <w:r w:rsidR="00A27EC9" w:rsidRPr="00A27EC9">
              <w:rPr>
                <w:rFonts w:ascii="GHEA Grapalat" w:hAnsi="GHEA Grapalat" w:cs="Calibri"/>
                <w:sz w:val="20"/>
                <w:szCs w:val="20"/>
              </w:rPr>
              <w:t>400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Ստրոնցիում</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Ֆտորիդ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Բոր</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Սնդիկի(II) քլորիդ</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Ֆենոլ</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188</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Ֆորմազին_4</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188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Ֆորմազին_5</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188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Ֆորմազին_6</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Կալիումի սուլֆիտ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26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Պիրիդին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Պարա-նիտրոանիլին</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800</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Ծծմբական թթու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11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Կալիումի բրոմատ</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249</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Հոլմիումի օքսիդի լուծույթ</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pPr>
              <w:jc w:val="center"/>
              <w:rPr>
                <w:rFonts w:ascii="GHEA Grapalat" w:hAnsi="GHEA Grapalat" w:cs="Calibri"/>
                <w:sz w:val="20"/>
                <w:szCs w:val="20"/>
              </w:rPr>
            </w:pPr>
            <w:r>
              <w:rPr>
                <w:rFonts w:ascii="GHEA Grapalat" w:hAnsi="GHEA Grapalat" w:cs="Calibri"/>
                <w:sz w:val="20"/>
                <w:szCs w:val="20"/>
              </w:rPr>
              <w:t xml:space="preserve">900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Իոնիզացնող բետա ճառագայթման ստուգիչ աղբյուր</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rsidP="00E07FD6">
            <w:pPr>
              <w:jc w:val="center"/>
              <w:rPr>
                <w:rFonts w:ascii="GHEA Grapalat" w:hAnsi="GHEA Grapalat" w:cs="Calibri"/>
                <w:sz w:val="20"/>
                <w:szCs w:val="20"/>
              </w:rPr>
            </w:pPr>
            <w:r>
              <w:rPr>
                <w:rFonts w:ascii="GHEA Grapalat" w:hAnsi="GHEA Grapalat" w:cs="Calibri"/>
                <w:sz w:val="20"/>
                <w:szCs w:val="20"/>
              </w:rPr>
              <w:t xml:space="preserve">1 </w:t>
            </w:r>
            <w:r w:rsidR="00A27EC9" w:rsidRPr="00A27EC9">
              <w:rPr>
                <w:rFonts w:ascii="GHEA Grapalat" w:hAnsi="GHEA Grapalat" w:cs="Calibri"/>
                <w:sz w:val="20"/>
                <w:szCs w:val="20"/>
              </w:rPr>
              <w:t>456</w:t>
            </w:r>
            <w:r>
              <w:rPr>
                <w:rFonts w:ascii="GHEA Grapalat" w:hAnsi="GHEA Grapalat" w:cs="Calibri"/>
                <w:sz w:val="20"/>
                <w:szCs w:val="20"/>
              </w:rPr>
              <w:t xml:space="preserve">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Հելիում գազ</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rsidP="00E07FD6">
            <w:pPr>
              <w:jc w:val="center"/>
              <w:rPr>
                <w:rFonts w:ascii="GHEA Grapalat" w:hAnsi="GHEA Grapalat" w:cs="Calibri"/>
                <w:sz w:val="20"/>
                <w:szCs w:val="20"/>
              </w:rPr>
            </w:pPr>
            <w:r w:rsidRPr="00A27EC9">
              <w:rPr>
                <w:rFonts w:ascii="GHEA Grapalat" w:hAnsi="GHEA Grapalat" w:cs="Calibri"/>
                <w:sz w:val="20"/>
                <w:szCs w:val="20"/>
              </w:rPr>
              <w:t>600</w:t>
            </w:r>
            <w:r w:rsidR="00E07FD6">
              <w:rPr>
                <w:rFonts w:ascii="GHEA Grapalat" w:hAnsi="GHEA Grapalat" w:cs="Calibri"/>
                <w:sz w:val="20"/>
                <w:szCs w:val="20"/>
              </w:rPr>
              <w:t xml:space="preserve"> </w:t>
            </w:r>
            <w:r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Ազոտ գազ</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E07FD6" w:rsidP="00E07FD6">
            <w:pPr>
              <w:jc w:val="center"/>
              <w:rPr>
                <w:rFonts w:ascii="GHEA Grapalat" w:hAnsi="GHEA Grapalat" w:cs="Calibri"/>
                <w:sz w:val="20"/>
                <w:szCs w:val="20"/>
              </w:rPr>
            </w:pPr>
            <w:r>
              <w:rPr>
                <w:rFonts w:ascii="GHEA Grapalat" w:hAnsi="GHEA Grapalat" w:cs="Calibri"/>
                <w:sz w:val="20"/>
                <w:szCs w:val="20"/>
              </w:rPr>
              <w:t xml:space="preserve">1 </w:t>
            </w:r>
            <w:r w:rsidR="00A27EC9" w:rsidRPr="00A27EC9">
              <w:rPr>
                <w:rFonts w:ascii="GHEA Grapalat" w:hAnsi="GHEA Grapalat" w:cs="Calibri"/>
                <w:sz w:val="20"/>
                <w:szCs w:val="20"/>
              </w:rPr>
              <w:t>440</w:t>
            </w:r>
            <w:r>
              <w:rPr>
                <w:rFonts w:ascii="GHEA Grapalat" w:hAnsi="GHEA Grapalat" w:cs="Calibri"/>
                <w:sz w:val="20"/>
                <w:szCs w:val="20"/>
              </w:rPr>
              <w:t xml:space="preserve"> </w:t>
            </w:r>
            <w:r w:rsidR="00A27EC9" w:rsidRPr="00A27EC9">
              <w:rPr>
                <w:rFonts w:ascii="GHEA Grapalat" w:hAnsi="GHEA Grapalat" w:cs="Calibri"/>
                <w:sz w:val="20"/>
                <w:szCs w:val="20"/>
              </w:rPr>
              <w:t>000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 xml:space="preserve">Արգոն գազ </w:t>
            </w:r>
          </w:p>
        </w:tc>
      </w:tr>
      <w:tr w:rsidR="00A27EC9" w:rsidRPr="00262966" w:rsidTr="00A15711">
        <w:tc>
          <w:tcPr>
            <w:tcW w:w="567" w:type="dxa"/>
            <w:vAlign w:val="center"/>
          </w:tcPr>
          <w:p w:rsidR="00A27EC9" w:rsidRPr="00262966" w:rsidRDefault="00A27EC9" w:rsidP="00F109AC">
            <w:pPr>
              <w:pStyle w:val="BodyTextIndent2"/>
              <w:numPr>
                <w:ilvl w:val="0"/>
                <w:numId w:val="31"/>
              </w:numPr>
              <w:spacing w:line="240" w:lineRule="auto"/>
              <w:ind w:left="34" w:firstLine="0"/>
              <w:jc w:val="center"/>
              <w:rPr>
                <w:rFonts w:ascii="GHEA Grapalat" w:hAnsi="GHEA Grapalat"/>
              </w:rPr>
            </w:pPr>
          </w:p>
        </w:tc>
        <w:tc>
          <w:tcPr>
            <w:tcW w:w="1701" w:type="dxa"/>
            <w:vAlign w:val="center"/>
          </w:tcPr>
          <w:p w:rsidR="00A27EC9" w:rsidRPr="00A27EC9" w:rsidRDefault="00A27EC9">
            <w:pPr>
              <w:jc w:val="center"/>
              <w:rPr>
                <w:rFonts w:ascii="GHEA Grapalat" w:hAnsi="GHEA Grapalat" w:cs="Calibri"/>
                <w:sz w:val="20"/>
                <w:szCs w:val="20"/>
              </w:rPr>
            </w:pPr>
            <w:r w:rsidRPr="00A27EC9">
              <w:rPr>
                <w:rFonts w:ascii="GHEA Grapalat" w:hAnsi="GHEA Grapalat" w:cs="Calibri"/>
                <w:sz w:val="20"/>
                <w:szCs w:val="20"/>
              </w:rPr>
              <w:t>0</w:t>
            </w:r>
          </w:p>
        </w:tc>
        <w:tc>
          <w:tcPr>
            <w:tcW w:w="8082" w:type="dxa"/>
            <w:vAlign w:val="center"/>
          </w:tcPr>
          <w:p w:rsidR="00A27EC9" w:rsidRPr="00262966" w:rsidRDefault="00A27EC9">
            <w:pPr>
              <w:rPr>
                <w:rFonts w:ascii="GHEA Grapalat" w:hAnsi="GHEA Grapalat" w:cs="Calibri"/>
                <w:sz w:val="20"/>
                <w:szCs w:val="20"/>
              </w:rPr>
            </w:pPr>
            <w:r w:rsidRPr="00262966">
              <w:rPr>
                <w:rFonts w:ascii="GHEA Grapalat" w:hAnsi="GHEA Grapalat" w:cs="Calibri"/>
                <w:sz w:val="20"/>
                <w:szCs w:val="20"/>
              </w:rPr>
              <w:t>Ածխածնի դիօքսիդ գազ</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lastRenderedPageBreak/>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lastRenderedPageBreak/>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B54D6">
        <w:fldChar w:fldCharType="begin"/>
      </w:r>
      <w:r w:rsidR="005B54D6" w:rsidRPr="007F2E25">
        <w:rPr>
          <w:lang w:val="hy-AM"/>
        </w:rPr>
        <w:instrText>HYPERLINK "https://ru.wikipedia.org/wiki/Standard_%26_Poor%E2%80%99s" \t "_blank"</w:instrText>
      </w:r>
      <w:r w:rsidR="005B54D6">
        <w:fldChar w:fldCharType="separate"/>
      </w:r>
      <w:r w:rsidRPr="001304AC">
        <w:rPr>
          <w:rFonts w:ascii="GHEA Grapalat" w:hAnsi="GHEA Grapalat"/>
          <w:color w:val="000000"/>
          <w:sz w:val="20"/>
          <w:szCs w:val="20"/>
          <w:lang w:val="hy-AM"/>
        </w:rPr>
        <w:t>Standard &amp; Poor’s</w:t>
      </w:r>
      <w:r w:rsidR="005B54D6">
        <w:fldChar w:fldCharType="end"/>
      </w:r>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lastRenderedPageBreak/>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107D73" w:rsidRPr="0078092B">
        <w:rPr>
          <w:rFonts w:ascii="GHEA Grapalat" w:hAnsi="GHEA Grapalat" w:cs="Sylfaen"/>
          <w:b/>
          <w:szCs w:val="24"/>
          <w:lang w:val="hy-AM"/>
        </w:rPr>
        <w:t>8</w:t>
      </w:r>
      <w:r w:rsidR="000405FF" w:rsidRPr="001304AC">
        <w:rPr>
          <w:rFonts w:ascii="GHEA Grapalat" w:hAnsi="GHEA Grapalat" w:cs="Sylfaen"/>
          <w:b/>
          <w:szCs w:val="24"/>
          <w:lang w:val="hy-AM"/>
        </w:rPr>
        <w:t>-րդ օրվա ժամը 11:30-ն,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lastRenderedPageBreak/>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78092B">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11:</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lastRenderedPageBreak/>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w:t>
      </w:r>
      <w:r w:rsidR="009A30B4" w:rsidRPr="001304AC">
        <w:rPr>
          <w:rFonts w:ascii="GHEA Grapalat" w:hAnsi="GHEA Grapalat" w:cs="Sylfaen"/>
          <w:lang w:val="hy-AM"/>
        </w:rPr>
        <w:lastRenderedPageBreak/>
        <w:t xml:space="preserve">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lastRenderedPageBreak/>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w:t>
      </w:r>
      <w:r w:rsidR="00D42D0A" w:rsidRPr="001304AC">
        <w:rPr>
          <w:rFonts w:ascii="GHEA Grapalat" w:hAnsi="GHEA Grapalat" w:cs="Sylfaen"/>
          <w:sz w:val="20"/>
          <w:lang w:val="hy-AM"/>
        </w:rPr>
        <w:lastRenderedPageBreak/>
        <w:t>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 xml:space="preserve">ներկայացված </w:t>
      </w:r>
      <w:r w:rsidR="003B269F" w:rsidRPr="001304AC">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lastRenderedPageBreak/>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7F2E25"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7F2E25"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7F2E25"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7F2E25"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7F2E2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7F2E2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7F2E2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7F2E2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7F2E25"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5718D7">
        <w:rPr>
          <w:rFonts w:ascii="GHEA Grapalat" w:hAnsi="GHEA Grapalat"/>
          <w:b/>
          <w:color w:val="000000"/>
          <w:sz w:val="20"/>
          <w:szCs w:val="20"/>
          <w:lang w:val="hy-AM"/>
        </w:rPr>
        <w:t>ԳՀԱՊՁԲ-ՀՎԿԱԿ-2023-19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7F2E2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7F2E2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7F2E2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7F2E2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7F2E25"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5718D7">
        <w:rPr>
          <w:rFonts w:ascii="GHEA Grapalat" w:hAnsi="GHEA Grapalat"/>
          <w:b/>
          <w:color w:val="000000"/>
          <w:lang w:val="hy-AM"/>
        </w:rPr>
        <w:t>ԳՀԱՊՁԲ-ՀՎԿԱԿ-2023-19</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7333A1">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7333A1">
      <w:pPr>
        <w:jc w:val="right"/>
        <w:rPr>
          <w:rFonts w:ascii="GHEA Grapalat" w:hAnsi="GHEA Grapalat"/>
          <w:i/>
          <w:sz w:val="18"/>
          <w:lang w:val="hy-AM"/>
        </w:rPr>
      </w:pPr>
      <w:r w:rsidRPr="001304AC">
        <w:rPr>
          <w:rFonts w:ascii="GHEA Grapalat" w:hAnsi="GHEA Grapalat"/>
          <w:i/>
          <w:sz w:val="18"/>
          <w:lang w:val="hy-AM"/>
        </w:rPr>
        <w:br w:type="page"/>
      </w: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7F2E25" w:rsidTr="001304AC">
        <w:trPr>
          <w:tblCellSpacing w:w="7" w:type="dxa"/>
          <w:jc w:val="center"/>
        </w:trPr>
        <w:tc>
          <w:tcPr>
            <w:tcW w:w="0" w:type="auto"/>
            <w:vAlign w:val="center"/>
          </w:tcPr>
          <w:p w:rsidR="00D12240" w:rsidRPr="001304AC" w:rsidRDefault="005B54D6" w:rsidP="001304AC">
            <w:pPr>
              <w:jc w:val="center"/>
              <w:rPr>
                <w:rFonts w:ascii="GHEA Grapalat" w:hAnsi="GHEA Grapalat"/>
                <w:iCs/>
                <w:color w:val="000000"/>
                <w:sz w:val="21"/>
                <w:szCs w:val="21"/>
                <w:lang w:val="pt-BR"/>
              </w:rPr>
            </w:pPr>
            <w:r w:rsidRPr="005B54D6">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92B" w:rsidRDefault="0078092B">
      <w:r>
        <w:separator/>
      </w:r>
    </w:p>
  </w:endnote>
  <w:endnote w:type="continuationSeparator" w:id="0">
    <w:p w:rsidR="0078092B" w:rsidRDefault="007809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92B" w:rsidRDefault="0078092B">
      <w:r>
        <w:separator/>
      </w:r>
    </w:p>
  </w:footnote>
  <w:footnote w:type="continuationSeparator" w:id="0">
    <w:p w:rsidR="0078092B" w:rsidRDefault="0078092B">
      <w:r>
        <w:continuationSeparator/>
      </w:r>
    </w:p>
  </w:footnote>
  <w:footnote w:id="1">
    <w:p w:rsidR="0078092B" w:rsidRPr="006265F4" w:rsidRDefault="0078092B"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78092B" w:rsidRPr="00AB6289" w:rsidRDefault="0078092B"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78092B" w:rsidRPr="000B7538" w:rsidRDefault="0078092B"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78092B" w:rsidRPr="00880354" w:rsidRDefault="0078092B"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78092B" w:rsidRPr="00D33685" w:rsidRDefault="0078092B"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78092B" w:rsidRPr="00D33685" w:rsidRDefault="0078092B"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78092B" w:rsidRPr="00D33685" w:rsidRDefault="0078092B"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78092B" w:rsidRPr="002B6991" w:rsidRDefault="0078092B"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78092B" w:rsidRPr="00BF58CA" w:rsidRDefault="0078092B" w:rsidP="00D33685">
      <w:pPr>
        <w:pStyle w:val="BodyTextIndent3"/>
        <w:spacing w:line="240" w:lineRule="auto"/>
        <w:ind w:left="142" w:firstLine="0"/>
        <w:rPr>
          <w:rFonts w:ascii="GHEA Grapalat" w:hAnsi="GHEA Grapalat"/>
          <w:i/>
          <w:sz w:val="16"/>
          <w:szCs w:val="16"/>
          <w:lang w:val="hy-AM"/>
        </w:rPr>
      </w:pPr>
    </w:p>
    <w:p w:rsidR="0078092B" w:rsidRPr="00B20703" w:rsidDel="006C3873" w:rsidRDefault="0078092B" w:rsidP="00880AA5">
      <w:pPr>
        <w:jc w:val="both"/>
        <w:rPr>
          <w:del w:id="6" w:author="User" w:date="2019-05-26T09:52:00Z"/>
          <w:rFonts w:ascii="GHEA Grapalat" w:hAnsi="GHEA Grapalat" w:cs="Sylfaen"/>
          <w:sz w:val="20"/>
          <w:lang w:val="hy-AM"/>
        </w:rPr>
      </w:pPr>
    </w:p>
  </w:footnote>
  <w:footnote w:id="5">
    <w:p w:rsidR="0078092B" w:rsidRPr="006265F4" w:rsidRDefault="0078092B"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78092B" w:rsidRPr="006265F4" w:rsidRDefault="0078092B"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8092B" w:rsidRPr="006265F4" w:rsidDel="00856FDE" w:rsidRDefault="0078092B" w:rsidP="008136AE">
      <w:pPr>
        <w:pStyle w:val="FootnoteText"/>
        <w:rPr>
          <w:del w:id="9" w:author="User" w:date="2019-05-26T09:57:00Z"/>
          <w:i/>
          <w:lang w:val="af-ZA"/>
        </w:rPr>
      </w:pPr>
    </w:p>
  </w:footnote>
  <w:footnote w:id="6">
    <w:p w:rsidR="0078092B" w:rsidRPr="00C65A05" w:rsidRDefault="0078092B"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78092B" w:rsidRPr="00C65A05" w:rsidRDefault="0078092B"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78092B" w:rsidRPr="006265F4" w:rsidDel="007942E8" w:rsidRDefault="0078092B"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78092B" w:rsidRPr="006265F4" w:rsidRDefault="0078092B"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8092B" w:rsidRPr="006265F4" w:rsidDel="007942E8" w:rsidRDefault="0078092B"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78092B" w:rsidRPr="006265F4" w:rsidDel="002877FC" w:rsidRDefault="0078092B"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78092B" w:rsidRPr="006265F4" w:rsidDel="002877FC" w:rsidRDefault="0078092B"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78092B" w:rsidRPr="008C7473" w:rsidRDefault="0078092B"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0BC6"/>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07D73"/>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96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C8B"/>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1DA7"/>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BF"/>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68D"/>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8D7"/>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4D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33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092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2E25"/>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2FC"/>
    <w:rsid w:val="009F0660"/>
    <w:rsid w:val="009F06BA"/>
    <w:rsid w:val="009F18D0"/>
    <w:rsid w:val="009F1FF7"/>
    <w:rsid w:val="009F337A"/>
    <w:rsid w:val="009F3843"/>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5711"/>
    <w:rsid w:val="00A161E3"/>
    <w:rsid w:val="00A1623D"/>
    <w:rsid w:val="00A20B69"/>
    <w:rsid w:val="00A222D7"/>
    <w:rsid w:val="00A22548"/>
    <w:rsid w:val="00A22EB5"/>
    <w:rsid w:val="00A232D9"/>
    <w:rsid w:val="00A2342B"/>
    <w:rsid w:val="00A24827"/>
    <w:rsid w:val="00A249DB"/>
    <w:rsid w:val="00A24F80"/>
    <w:rsid w:val="00A27EC9"/>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0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12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4E"/>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5F6E"/>
    <w:rsid w:val="00DE65EA"/>
    <w:rsid w:val="00DE7B31"/>
    <w:rsid w:val="00DE7F8F"/>
    <w:rsid w:val="00DF11C4"/>
    <w:rsid w:val="00DF1625"/>
    <w:rsid w:val="00DF19A1"/>
    <w:rsid w:val="00DF5182"/>
    <w:rsid w:val="00DF68A6"/>
    <w:rsid w:val="00DF78B8"/>
    <w:rsid w:val="00E00C22"/>
    <w:rsid w:val="00E01503"/>
    <w:rsid w:val="00E01DB2"/>
    <w:rsid w:val="00E020C1"/>
    <w:rsid w:val="00E025F7"/>
    <w:rsid w:val="00E02F60"/>
    <w:rsid w:val="00E038DA"/>
    <w:rsid w:val="00E040F0"/>
    <w:rsid w:val="00E04589"/>
    <w:rsid w:val="00E045AE"/>
    <w:rsid w:val="00E046C2"/>
    <w:rsid w:val="00E04FA9"/>
    <w:rsid w:val="00E05426"/>
    <w:rsid w:val="00E05F32"/>
    <w:rsid w:val="00E06E9D"/>
    <w:rsid w:val="00E070E6"/>
    <w:rsid w:val="00E07FD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0E7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37"/>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3BA3"/>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E73C4-1FA4-4992-99F8-82CF1A201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65</Pages>
  <Words>16138</Words>
  <Characters>121980</Characters>
  <Application>Microsoft Office Word</Application>
  <DocSecurity>0</DocSecurity>
  <Lines>1016</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137843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176</cp:revision>
  <cp:lastPrinted>2018-02-16T07:12:00Z</cp:lastPrinted>
  <dcterms:created xsi:type="dcterms:W3CDTF">2022-10-31T10:53:00Z</dcterms:created>
  <dcterms:modified xsi:type="dcterms:W3CDTF">2023-04-07T06:56:00Z</dcterms:modified>
</cp:coreProperties>
</file>